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9CCBF" w14:textId="77777777" w:rsidR="00BC5821" w:rsidRPr="00971099" w:rsidRDefault="00BC5821" w:rsidP="007737D1">
      <w:pPr>
        <w:rPr>
          <w:rFonts w:ascii="Arial" w:hAnsi="Arial" w:cs="Arial"/>
          <w:b/>
          <w:lang w:val="en-GB"/>
        </w:rPr>
      </w:pPr>
    </w:p>
    <w:p w14:paraId="0AAB084E" w14:textId="1AAEC973" w:rsidR="00125B5D" w:rsidRDefault="00BC5821" w:rsidP="007737D1">
      <w:pPr>
        <w:rPr>
          <w:rFonts w:ascii="Arial" w:hAnsi="Arial" w:cs="Arial"/>
          <w:b/>
        </w:rPr>
      </w:pPr>
      <w:r>
        <w:rPr>
          <w:rFonts w:ascii="Arial" w:hAnsi="Arial" w:cs="Arial"/>
          <w:noProof/>
          <w:lang w:val="fr-BE" w:eastAsia="fr-BE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F38F97" wp14:editId="3E730A95">
                <wp:simplePos x="0" y="0"/>
                <wp:positionH relativeFrom="column">
                  <wp:posOffset>1371600</wp:posOffset>
                </wp:positionH>
                <wp:positionV relativeFrom="paragraph">
                  <wp:posOffset>-31750</wp:posOffset>
                </wp:positionV>
                <wp:extent cx="2948305" cy="301625"/>
                <wp:effectExtent l="0" t="0" r="23495" b="2857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305" cy="301625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E79D9" w14:textId="77777777" w:rsidR="008E2F5D" w:rsidRPr="00704326" w:rsidRDefault="008E2F5D" w:rsidP="00CF1D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</w:rPr>
                              <w:t>Групповое задание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38F97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108pt;margin-top:-2.5pt;width:232.15pt;height:2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" fillcolor="#0070c0" strokecolor="#4f81bd" strokeweight=".5pt">
                <v:textbox>
                  <w:txbxContent>
                    <w:p w14:paraId="495E79D9" w14:textId="77777777" w:rsidR="008E2F5D" w:rsidRPr="00704326" w:rsidRDefault="008E2F5D" w:rsidP="00CF1DE1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color w:val="FFFFFF"/>
                          <w:sz w:val="28"/>
                        </w:rPr>
                        <w:t>Групповое задание</w:t>
                      </w:r>
                    </w:p>
                  </w:txbxContent>
                </v:textbox>
              </v:shape>
            </w:pict>
          </mc:Fallback>
        </mc:AlternateContent>
      </w:r>
    </w:p>
    <w:p w14:paraId="50D7E9C4" w14:textId="77777777" w:rsidR="00BC5821" w:rsidRPr="000B0A7D" w:rsidRDefault="00BC5821" w:rsidP="007737D1">
      <w:pPr>
        <w:rPr>
          <w:rFonts w:ascii="Arial" w:hAnsi="Arial" w:cs="Arial"/>
          <w:b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2"/>
        <w:gridCol w:w="6528"/>
      </w:tblGrid>
      <w:tr w:rsidR="00647D4F" w:rsidRPr="000B0A7D" w14:paraId="1786909A" w14:textId="77777777" w:rsidTr="0075548F">
        <w:trPr>
          <w:trHeight w:val="665"/>
        </w:trPr>
        <w:tc>
          <w:tcPr>
            <w:tcW w:w="1800" w:type="dxa"/>
          </w:tcPr>
          <w:p w14:paraId="5E6A4F7B" w14:textId="77777777" w:rsidR="00647D4F" w:rsidRPr="000B0A7D" w:rsidRDefault="00647D4F" w:rsidP="00BC582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Тип или название учебного задания</w:t>
            </w:r>
          </w:p>
        </w:tc>
        <w:tc>
          <w:tcPr>
            <w:tcW w:w="8010" w:type="dxa"/>
          </w:tcPr>
          <w:p w14:paraId="2F7815E6" w14:textId="069411EB" w:rsidR="00647D4F" w:rsidRPr="000B0A7D" w:rsidRDefault="00647D4F" w:rsidP="008844AC">
            <w:pPr>
              <w:tabs>
                <w:tab w:val="left" w:pos="720"/>
              </w:tabs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Изучение конкретно</w:t>
            </w:r>
            <w:r w:rsidR="00C21997">
              <w:rPr>
                <w:rFonts w:ascii="Arial" w:hAnsi="Arial"/>
              </w:rPr>
              <w:t>й</w:t>
            </w:r>
            <w:r>
              <w:rPr>
                <w:rFonts w:ascii="Arial" w:hAnsi="Arial"/>
              </w:rPr>
              <w:t xml:space="preserve"> </w:t>
            </w:r>
            <w:r w:rsidR="00C21997">
              <w:rPr>
                <w:rFonts w:ascii="Arial" w:hAnsi="Arial"/>
              </w:rPr>
              <w:t>ситуации:</w:t>
            </w:r>
          </w:p>
          <w:p w14:paraId="2CECE7D5" w14:textId="77777777" w:rsidR="00647D4F" w:rsidRPr="000B0A7D" w:rsidRDefault="00647D4F" w:rsidP="007764E1">
            <w:pPr>
              <w:tabs>
                <w:tab w:val="left" w:pos="720"/>
              </w:tabs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"Дискриминация в школе"</w:t>
            </w:r>
          </w:p>
        </w:tc>
      </w:tr>
      <w:tr w:rsidR="00647D4F" w:rsidRPr="000B0A7D" w14:paraId="7C0DAEB2" w14:textId="77777777" w:rsidTr="0075548F">
        <w:tc>
          <w:tcPr>
            <w:tcW w:w="1800" w:type="dxa"/>
          </w:tcPr>
          <w:p w14:paraId="20661C98" w14:textId="77777777" w:rsidR="00647D4F" w:rsidRPr="000B0A7D" w:rsidRDefault="00647D4F" w:rsidP="00BC582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Общая продолжительность</w:t>
            </w:r>
          </w:p>
          <w:p w14:paraId="0863B2FD" w14:textId="77777777" w:rsidR="00647D4F" w:rsidRPr="000B0A7D" w:rsidRDefault="00647D4F" w:rsidP="00BC582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7B7A876B" w14:textId="77777777" w:rsidR="00C21997" w:rsidRDefault="00C21997" w:rsidP="008844AC">
            <w:pPr>
              <w:pStyle w:val="Heading1"/>
              <w:spacing w:before="60"/>
              <w:rPr>
                <w:b w:val="0"/>
                <w:sz w:val="24"/>
              </w:rPr>
            </w:pPr>
          </w:p>
          <w:p w14:paraId="73D63720" w14:textId="31BC2A48" w:rsidR="00647D4F" w:rsidRPr="000B0A7D" w:rsidRDefault="00647D4F" w:rsidP="008844AC">
            <w:pPr>
              <w:pStyle w:val="Heading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</w:rPr>
              <w:t>1 час</w:t>
            </w:r>
          </w:p>
        </w:tc>
      </w:tr>
      <w:tr w:rsidR="00647D4F" w:rsidRPr="000B0A7D" w14:paraId="3256C30E" w14:textId="77777777" w:rsidTr="0075548F">
        <w:trPr>
          <w:trHeight w:val="435"/>
        </w:trPr>
        <w:tc>
          <w:tcPr>
            <w:tcW w:w="1800" w:type="dxa"/>
          </w:tcPr>
          <w:p w14:paraId="33F3EE68" w14:textId="77777777" w:rsidR="00647D4F" w:rsidRPr="000B0A7D" w:rsidRDefault="00647D4F" w:rsidP="00BC582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Требования к месту(ам) проведения занятия</w:t>
            </w:r>
          </w:p>
          <w:p w14:paraId="300DDC7B" w14:textId="77777777" w:rsidR="00647D4F" w:rsidRPr="000B0A7D" w:rsidRDefault="00647D4F" w:rsidP="00BC582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1ED02637" w14:textId="77777777" w:rsidR="00647D4F" w:rsidRPr="000B0A7D" w:rsidRDefault="00647D4F" w:rsidP="00B50C5F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П</w:t>
            </w:r>
            <w:r w:rsidR="00125B5D">
              <w:rPr>
                <w:rFonts w:ascii="Arial" w:hAnsi="Arial"/>
              </w:rPr>
              <w:t>ере</w:t>
            </w:r>
            <w:r>
              <w:rPr>
                <w:rFonts w:ascii="Arial" w:hAnsi="Arial"/>
              </w:rPr>
              <w:t>движные столы и столы, скомпонованные "островками", чтобы позволить участникам легко перемещаться между ними.</w:t>
            </w:r>
          </w:p>
        </w:tc>
      </w:tr>
      <w:tr w:rsidR="00647D4F" w:rsidRPr="000B0A7D" w14:paraId="15F7ABE8" w14:textId="77777777" w:rsidTr="00AE6618">
        <w:trPr>
          <w:trHeight w:val="683"/>
        </w:trPr>
        <w:tc>
          <w:tcPr>
            <w:tcW w:w="1800" w:type="dxa"/>
          </w:tcPr>
          <w:p w14:paraId="4585B6F8" w14:textId="77777777" w:rsidR="00647D4F" w:rsidRPr="000B0A7D" w:rsidRDefault="00647D4F" w:rsidP="00BC582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﻿Необходимое оборудование/материалы</w:t>
            </w:r>
          </w:p>
          <w:p w14:paraId="35C91B7D" w14:textId="77777777" w:rsidR="00647D4F" w:rsidRPr="000B0A7D" w:rsidRDefault="00647D4F" w:rsidP="00BC582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7F306A9D" w14:textId="77777777" w:rsidR="00647D4F" w:rsidRPr="000B0A7D" w:rsidRDefault="00647D4F" w:rsidP="00AE661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 xml:space="preserve">4 флип-чарта (по одному в каждой комнате для обсуждения) и маркеры. </w:t>
            </w:r>
          </w:p>
          <w:p w14:paraId="7F7711ED" w14:textId="77777777" w:rsidR="00647D4F" w:rsidRPr="000B0A7D" w:rsidRDefault="00647D4F" w:rsidP="00AE6618">
            <w:pPr>
              <w:rPr>
                <w:rFonts w:ascii="Arial" w:hAnsi="Arial" w:cs="Arial"/>
                <w:bCs/>
              </w:rPr>
            </w:pPr>
          </w:p>
        </w:tc>
      </w:tr>
      <w:tr w:rsidR="00647D4F" w:rsidRPr="000B0A7D" w14:paraId="05CEB566" w14:textId="77777777" w:rsidTr="00AE6618">
        <w:trPr>
          <w:trHeight w:val="683"/>
        </w:trPr>
        <w:tc>
          <w:tcPr>
            <w:tcW w:w="1800" w:type="dxa"/>
          </w:tcPr>
          <w:p w14:paraId="598AB208" w14:textId="77777777" w:rsidR="00647D4F" w:rsidRPr="000B0A7D" w:rsidRDefault="00647D4F" w:rsidP="00BC582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Дополнительная поддержка</w:t>
            </w:r>
          </w:p>
        </w:tc>
        <w:tc>
          <w:tcPr>
            <w:tcW w:w="8010" w:type="dxa"/>
          </w:tcPr>
          <w:p w14:paraId="38DCB313" w14:textId="77777777" w:rsidR="00647D4F" w:rsidRPr="000B0A7D" w:rsidRDefault="00647D4F" w:rsidP="00745A9E">
            <w:pPr>
              <w:rPr>
                <w:rFonts w:ascii="Arial" w:hAnsi="Arial" w:cs="Arial"/>
                <w:bCs/>
              </w:rPr>
            </w:pPr>
          </w:p>
        </w:tc>
      </w:tr>
    </w:tbl>
    <w:p w14:paraId="6611C732" w14:textId="77777777" w:rsidR="00647D4F" w:rsidRPr="000B0A7D" w:rsidRDefault="00647D4F" w:rsidP="001B7CFB">
      <w:pPr>
        <w:rPr>
          <w:rFonts w:ascii="Arial" w:hAnsi="Arial" w:cs="Arial"/>
          <w:b/>
          <w:bCs/>
        </w:rPr>
      </w:pPr>
    </w:p>
    <w:p w14:paraId="5313AB65" w14:textId="77777777" w:rsidR="00647D4F" w:rsidRPr="000B0A7D" w:rsidRDefault="00647D4F" w:rsidP="007473BA">
      <w:pPr>
        <w:tabs>
          <w:tab w:val="left" w:pos="720"/>
        </w:tabs>
        <w:rPr>
          <w:rFonts w:ascii="Arial" w:hAnsi="Arial" w:cs="Arial"/>
          <w:color w:val="1F497D" w:themeColor="text2"/>
          <w:u w:val="single"/>
        </w:rPr>
      </w:pPr>
      <w:r>
        <w:rPr>
          <w:rFonts w:ascii="Arial" w:hAnsi="Arial"/>
          <w:b/>
          <w:color w:val="1F497D" w:themeColor="text2"/>
          <w:u w:val="single"/>
        </w:rPr>
        <w:t>Задача</w:t>
      </w:r>
    </w:p>
    <w:p w14:paraId="34A3208D" w14:textId="77777777" w:rsidR="00647D4F" w:rsidRPr="000B0A7D" w:rsidRDefault="00647D4F">
      <w:pPr>
        <w:tabs>
          <w:tab w:val="left" w:pos="720"/>
        </w:tabs>
        <w:rPr>
          <w:rFonts w:ascii="Arial" w:hAnsi="Arial" w:cs="Arial"/>
        </w:rPr>
      </w:pPr>
    </w:p>
    <w:p w14:paraId="71249969" w14:textId="668F6B35" w:rsidR="00647D4F" w:rsidRPr="000B0A7D" w:rsidRDefault="00647D4F">
      <w:p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>Дается описание факта дискриминации в школе. Дискриминация всегда затрагивает права человека и серьезно отражается на их осуществлении. Случаи издевательства одних учеников над другими, в том числе детьми</w:t>
      </w:r>
      <w:ins w:id="0" w:author="Janina Arsenjeva" w:date="2015-09-29T16:55:00Z">
        <w:r w:rsidR="00971099" w:rsidRPr="00971099">
          <w:rPr>
            <w:rFonts w:ascii="Arial" w:hAnsi="Arial"/>
            <w:rPrChange w:id="1" w:author="Janina Arsenjeva" w:date="2015-09-29T16:55:00Z">
              <w:rPr>
                <w:rFonts w:ascii="Arial" w:hAnsi="Arial"/>
                <w:lang w:val="en-GB"/>
              </w:rPr>
            </w:rPrChange>
          </w:rPr>
          <w:t xml:space="preserve"> </w:t>
        </w:r>
        <w:r w:rsidR="00971099">
          <w:rPr>
            <w:rFonts w:ascii="Arial" w:hAnsi="Arial"/>
            <w:lang w:val="en-GB"/>
          </w:rPr>
          <w:t>c</w:t>
        </w:r>
        <w:r w:rsidR="00971099" w:rsidRPr="00971099">
          <w:rPr>
            <w:rFonts w:ascii="Arial" w:hAnsi="Arial"/>
            <w:rPrChange w:id="2" w:author="Janina Arsenjeva" w:date="2015-09-29T16:55:00Z">
              <w:rPr>
                <w:rFonts w:ascii="Arial" w:hAnsi="Arial"/>
                <w:lang w:val="en-GB"/>
              </w:rPr>
            </w:rPrChange>
          </w:rPr>
          <w:t xml:space="preserve"> </w:t>
        </w:r>
        <w:r w:rsidR="00971099">
          <w:rPr>
            <w:rFonts w:ascii="Arial" w:hAnsi="Arial"/>
          </w:rPr>
          <w:t>инвалидностью</w:t>
        </w:r>
      </w:ins>
      <w:del w:id="3" w:author="Janina Arsenjeva" w:date="2015-09-29T16:55:00Z">
        <w:r w:rsidDel="00971099">
          <w:rPr>
            <w:rFonts w:ascii="Arial" w:hAnsi="Arial"/>
          </w:rPr>
          <w:delText>-инвалидами</w:delText>
        </w:r>
      </w:del>
      <w:r>
        <w:rPr>
          <w:rFonts w:ascii="Arial" w:hAnsi="Arial"/>
        </w:rPr>
        <w:t xml:space="preserve">, иногда описываются в новостях. Многие из них, вероятно, не доходят до прессы и могут вызвать у учащихся психическую травму и страдания. Одна из главных задач образования в области прав человека - стараться прививать людям с малых лет нормы надлежащего поведения и не допускать формирования убеждений, ведущих к дискриминационному делению людей и сегрегации. </w:t>
      </w:r>
    </w:p>
    <w:p w14:paraId="241E4955" w14:textId="77777777" w:rsidR="00647D4F" w:rsidRPr="000B0A7D" w:rsidRDefault="00647D4F">
      <w:p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 xml:space="preserve"> </w:t>
      </w:r>
    </w:p>
    <w:p w14:paraId="38F002D8" w14:textId="77777777" w:rsidR="00647D4F" w:rsidRPr="000B0A7D" w:rsidRDefault="00647D4F">
      <w:p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>В этом упражнении акцент делается на конкретной роли Конвенции в расширении прав и возможностей лиц, подвергающихся дискриминации по признаку инвалидности (в данном примере Маргарита и ее родители), а также в обеспечении вмешательства государства в сферу частной и общественной жизни как в целях профилактики, так и в порядке исправления ситуации.</w:t>
      </w:r>
    </w:p>
    <w:p w14:paraId="6AA9DE73" w14:textId="77777777" w:rsidR="00647D4F" w:rsidRPr="000B0A7D" w:rsidRDefault="00647D4F">
      <w:pPr>
        <w:tabs>
          <w:tab w:val="left" w:pos="720"/>
        </w:tabs>
        <w:rPr>
          <w:rFonts w:ascii="Arial" w:hAnsi="Arial" w:cs="Arial"/>
        </w:rPr>
      </w:pPr>
    </w:p>
    <w:p w14:paraId="11C7D4A5" w14:textId="77777777" w:rsidR="00647D4F" w:rsidRPr="000B0A7D" w:rsidRDefault="00647D4F">
      <w:p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 xml:space="preserve">Данная ситуация является иллюстрацией столкновения представителей определенной ментальности с социальной моделью, основанной на системе инклюзивного образования и солидарности. </w:t>
      </w:r>
    </w:p>
    <w:p w14:paraId="3A3582E0" w14:textId="77777777" w:rsidR="00647D4F" w:rsidRPr="000B0A7D" w:rsidRDefault="00647D4F">
      <w:p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 xml:space="preserve"> </w:t>
      </w:r>
    </w:p>
    <w:p w14:paraId="31EAA969" w14:textId="77777777" w:rsidR="00647D4F" w:rsidRPr="000B0A7D" w:rsidRDefault="00647D4F">
      <w:pPr>
        <w:tabs>
          <w:tab w:val="left" w:pos="720"/>
        </w:tabs>
        <w:rPr>
          <w:rFonts w:ascii="Arial" w:hAnsi="Arial" w:cs="Arial"/>
          <w:b/>
          <w:color w:val="1F497D" w:themeColor="text2"/>
          <w:u w:val="single"/>
        </w:rPr>
      </w:pPr>
      <w:r>
        <w:rPr>
          <w:rFonts w:ascii="Arial" w:hAnsi="Arial"/>
          <w:b/>
          <w:color w:val="1F497D" w:themeColor="text2"/>
          <w:u w:val="single"/>
        </w:rPr>
        <w:t>Динамика, роли и необходимое время</w:t>
      </w:r>
    </w:p>
    <w:p w14:paraId="1271F96A" w14:textId="77777777" w:rsidR="00647D4F" w:rsidRPr="000B0A7D" w:rsidRDefault="00647D4F">
      <w:pPr>
        <w:tabs>
          <w:tab w:val="left" w:pos="720"/>
        </w:tabs>
        <w:ind w:left="540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 </w:t>
      </w:r>
    </w:p>
    <w:p w14:paraId="397A09EF" w14:textId="77777777" w:rsidR="00647D4F" w:rsidRPr="000B0A7D" w:rsidRDefault="00647D4F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>Фасилитатор в основной аудитории объясняет условия задания всей группе (цель, динамику и т.д.), делит участников на</w:t>
      </w:r>
      <w:r>
        <w:rPr>
          <w:rFonts w:ascii="Arial" w:hAnsi="Arial"/>
          <w:i/>
        </w:rPr>
        <w:t xml:space="preserve"> четыре малые группы </w:t>
      </w:r>
      <w:r>
        <w:rPr>
          <w:rFonts w:ascii="Arial" w:hAnsi="Arial"/>
        </w:rPr>
        <w:t>и предлагает им пройти в комнаты для обсуждения (5 мин.).</w:t>
      </w:r>
    </w:p>
    <w:p w14:paraId="19DBF908" w14:textId="77777777" w:rsidR="00647D4F" w:rsidRPr="000B0A7D" w:rsidRDefault="00647D4F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>Все участники знакомятся с описанием примера и отмечают для себя ключевые моменты (5 мин.).</w:t>
      </w:r>
    </w:p>
    <w:p w14:paraId="26ED6E44" w14:textId="77777777" w:rsidR="00647D4F" w:rsidRPr="000B0A7D" w:rsidRDefault="00A80A1D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>Каждая малая группа назначает докладчика и готовит ответы на поставленные вопросы (20 мин.).</w:t>
      </w:r>
    </w:p>
    <w:p w14:paraId="7DABEFAE" w14:textId="77777777" w:rsidR="00647D4F" w:rsidRPr="000B0A7D" w:rsidRDefault="00647D4F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lastRenderedPageBreak/>
        <w:t>Возвращение в основную аудиторию. Каждый докладчик отвечает на один из вопросов, а остальные докладчики дополняют или развивают содержание его ответа. Фасилитатор кратко излагает основные тезисы на флип-чарте (20 мин.).</w:t>
      </w:r>
    </w:p>
    <w:p w14:paraId="4816E344" w14:textId="34C3CC64" w:rsidR="00647D4F" w:rsidRPr="000B0A7D" w:rsidRDefault="00647D4F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 xml:space="preserve">Заключительные комментарии </w:t>
      </w:r>
      <w:r w:rsidR="00941F3A">
        <w:rPr>
          <w:rFonts w:ascii="Arial" w:hAnsi="Arial"/>
        </w:rPr>
        <w:t>и оценка эффективности работы групп. Р</w:t>
      </w:r>
      <w:r>
        <w:rPr>
          <w:rFonts w:ascii="Arial" w:hAnsi="Arial"/>
        </w:rPr>
        <w:t xml:space="preserve">екомендации по возможному ее </w:t>
      </w:r>
      <w:r w:rsidR="003003A4">
        <w:rPr>
          <w:rFonts w:ascii="Arial" w:hAnsi="Arial"/>
        </w:rPr>
        <w:t>улучшению</w:t>
      </w:r>
      <w:r>
        <w:rPr>
          <w:rFonts w:ascii="Arial" w:hAnsi="Arial"/>
        </w:rPr>
        <w:t xml:space="preserve"> (5 мин.). </w:t>
      </w:r>
    </w:p>
    <w:p w14:paraId="311987B0" w14:textId="77777777" w:rsidR="00647D4F" w:rsidRPr="000B0A7D" w:rsidRDefault="00647D4F">
      <w:pPr>
        <w:tabs>
          <w:tab w:val="left" w:pos="720"/>
        </w:tabs>
        <w:rPr>
          <w:rFonts w:ascii="Arial" w:hAnsi="Arial" w:cs="Arial"/>
          <w:bCs/>
        </w:rPr>
      </w:pPr>
    </w:p>
    <w:p w14:paraId="3B773890" w14:textId="77777777" w:rsidR="001811FE" w:rsidRPr="000B0A7D" w:rsidRDefault="001811FE">
      <w:pPr>
        <w:tabs>
          <w:tab w:val="left" w:pos="720"/>
        </w:tabs>
        <w:rPr>
          <w:rFonts w:ascii="Arial" w:hAnsi="Arial" w:cs="Arial"/>
          <w:b/>
          <w:color w:val="1F497D" w:themeColor="text2"/>
          <w:u w:val="single"/>
        </w:rPr>
      </w:pPr>
      <w:r>
        <w:rPr>
          <w:rFonts w:ascii="Arial" w:hAnsi="Arial"/>
          <w:b/>
          <w:color w:val="1F497D" w:themeColor="text2"/>
          <w:u w:val="single"/>
        </w:rPr>
        <w:t>Рекомендации фасилитатору</w:t>
      </w:r>
    </w:p>
    <w:p w14:paraId="67C1CD0B" w14:textId="37FAE6BE" w:rsidR="00647D4F" w:rsidRPr="000B0A7D" w:rsidRDefault="001811FE">
      <w:pPr>
        <w:autoSpaceDE w:val="0"/>
        <w:autoSpaceDN w:val="0"/>
        <w:adjustRightInd w:val="0"/>
        <w:spacing w:before="120"/>
        <w:rPr>
          <w:rFonts w:ascii="Arial" w:hAnsi="Arial" w:cs="Arial"/>
          <w:iCs/>
          <w:color w:val="000000"/>
        </w:rPr>
      </w:pPr>
      <w:r>
        <w:rPr>
          <w:rFonts w:ascii="Arial" w:hAnsi="Arial"/>
          <w:color w:val="000000"/>
        </w:rPr>
        <w:t xml:space="preserve">При проведении пробных занятий было отмечено, что данный пример трудно адаптировать </w:t>
      </w:r>
      <w:r w:rsidR="003003A4">
        <w:rPr>
          <w:rFonts w:ascii="Arial" w:hAnsi="Arial"/>
          <w:color w:val="000000"/>
        </w:rPr>
        <w:t xml:space="preserve">к </w:t>
      </w:r>
      <w:r w:rsidR="008E2F5D">
        <w:rPr>
          <w:rFonts w:ascii="Arial" w:hAnsi="Arial"/>
          <w:color w:val="000000"/>
        </w:rPr>
        <w:t>обстановке в некоторых регионах</w:t>
      </w:r>
      <w:r>
        <w:rPr>
          <w:rFonts w:ascii="Arial" w:hAnsi="Arial"/>
          <w:color w:val="000000"/>
        </w:rPr>
        <w:t xml:space="preserve">, особенно в наименее развитых странах. Стало быть фасилитатору, возможно, придется подготовить другую ситуацию, </w:t>
      </w:r>
      <w:r w:rsidR="003003A4">
        <w:rPr>
          <w:rFonts w:ascii="Arial" w:hAnsi="Arial"/>
          <w:color w:val="000000"/>
        </w:rPr>
        <w:t>с учетом местной специфики</w:t>
      </w:r>
      <w:r>
        <w:rPr>
          <w:rFonts w:ascii="Arial" w:hAnsi="Arial"/>
          <w:color w:val="000000"/>
        </w:rPr>
        <w:t>.</w:t>
      </w:r>
    </w:p>
    <w:p w14:paraId="17AAFA70" w14:textId="77777777" w:rsidR="00FF4362" w:rsidRDefault="00FF4362" w:rsidP="00FF4362">
      <w:pPr>
        <w:spacing w:before="120"/>
        <w:rPr>
          <w:rFonts w:ascii="Arial" w:hAnsi="Arial" w:cs="Arial"/>
          <w:b/>
          <w:iCs/>
          <w:color w:val="1F497D" w:themeColor="text2"/>
          <w:u w:val="single"/>
        </w:rPr>
      </w:pPr>
    </w:p>
    <w:p w14:paraId="15566505" w14:textId="77777777" w:rsidR="00647D4F" w:rsidRPr="000B0A7D" w:rsidRDefault="00647D4F" w:rsidP="00FF4362">
      <w:pPr>
        <w:spacing w:before="120"/>
        <w:rPr>
          <w:rFonts w:ascii="Arial" w:hAnsi="Arial" w:cs="Arial"/>
          <w:b/>
          <w:iCs/>
          <w:color w:val="1F497D" w:themeColor="text2"/>
          <w:u w:val="single"/>
        </w:rPr>
      </w:pPr>
      <w:r>
        <w:rPr>
          <w:rFonts w:ascii="Arial" w:hAnsi="Arial"/>
          <w:b/>
          <w:color w:val="1F497D" w:themeColor="text2"/>
          <w:u w:val="single"/>
        </w:rPr>
        <w:t>ОПИСАНИЕ КОНКРЕТНОЙ СИТУАЦИИ</w:t>
      </w:r>
    </w:p>
    <w:p w14:paraId="2E6E2B7D" w14:textId="77777777" w:rsidR="00647D4F" w:rsidRPr="000B0A7D" w:rsidRDefault="00647D4F" w:rsidP="007473BA">
      <w:pPr>
        <w:spacing w:before="120"/>
        <w:rPr>
          <w:rFonts w:ascii="Arial" w:hAnsi="Arial" w:cs="Arial"/>
          <w:iCs/>
          <w:color w:val="000000"/>
        </w:rPr>
      </w:pPr>
    </w:p>
    <w:p w14:paraId="53871680" w14:textId="2710B5C9" w:rsidR="00647D4F" w:rsidRPr="000B0A7D" w:rsidRDefault="00647D4F">
      <w:pPr>
        <w:spacing w:before="120"/>
        <w:rPr>
          <w:rFonts w:ascii="Arial" w:hAnsi="Arial" w:cs="Arial"/>
          <w:iCs/>
          <w:color w:val="000000"/>
        </w:rPr>
      </w:pPr>
      <w:r>
        <w:rPr>
          <w:rFonts w:ascii="Arial" w:hAnsi="Arial"/>
          <w:color w:val="000000"/>
        </w:rPr>
        <w:t>Маргарита - 14-летняя ученица с интеллектуальн</w:t>
      </w:r>
      <w:ins w:id="4" w:author="Janina Arsenjeva" w:date="2015-09-29T16:56:00Z">
        <w:r w:rsidR="00971099">
          <w:rPr>
            <w:rFonts w:ascii="Arial" w:hAnsi="Arial"/>
            <w:color w:val="000000"/>
          </w:rPr>
          <w:t>ой инвалидностью</w:t>
        </w:r>
      </w:ins>
      <w:del w:id="5" w:author="Janina Arsenjeva" w:date="2015-09-29T16:56:00Z">
        <w:r w:rsidDel="00971099">
          <w:rPr>
            <w:rFonts w:ascii="Arial" w:hAnsi="Arial"/>
            <w:color w:val="000000"/>
          </w:rPr>
          <w:delText xml:space="preserve">ыми </w:delText>
        </w:r>
        <w:r w:rsidR="00BC5821" w:rsidDel="00971099">
          <w:rPr>
            <w:rFonts w:ascii="Arial" w:hAnsi="Arial"/>
            <w:color w:val="000000"/>
          </w:rPr>
          <w:delText>отклонениями</w:delText>
        </w:r>
      </w:del>
      <w:r>
        <w:rPr>
          <w:rFonts w:ascii="Arial" w:hAnsi="Arial"/>
          <w:color w:val="000000"/>
        </w:rPr>
        <w:t xml:space="preserve">. Она из очень бедной семьи индейского племени кечуа. Муниципальный совет по делам коренных народов выделил ей стипендию на пять лет. Она учится вместе с другими школьниками. </w:t>
      </w:r>
    </w:p>
    <w:p w14:paraId="00772045" w14:textId="77777777" w:rsidR="00647D4F" w:rsidRPr="000B0A7D" w:rsidRDefault="00647D4F">
      <w:pPr>
        <w:spacing w:before="120"/>
        <w:rPr>
          <w:rFonts w:ascii="Arial" w:hAnsi="Arial" w:cs="Arial"/>
          <w:iCs/>
          <w:color w:val="000000"/>
        </w:rPr>
      </w:pPr>
      <w:r>
        <w:rPr>
          <w:rFonts w:ascii="Arial" w:hAnsi="Arial"/>
          <w:color w:val="000000"/>
        </w:rPr>
        <w:t>Некоторые ученики, в основном дети из состоятельных семей, иногда насмехаются над Маргаритой из-за ее произношения и ошибок, которые она делает на уроках. Одна из учительниц Маргариты неоднократно поднимала вопрос о поведении детей по отношению к ней на еженедельных педсоветах, в том числе при директоре школы, но никаких мер так и не было принято.</w:t>
      </w:r>
    </w:p>
    <w:p w14:paraId="751D9C87" w14:textId="77777777" w:rsidR="00647D4F" w:rsidRPr="000B0A7D" w:rsidRDefault="00647D4F">
      <w:pPr>
        <w:spacing w:before="120"/>
        <w:rPr>
          <w:rFonts w:ascii="Arial" w:hAnsi="Arial" w:cs="Arial"/>
          <w:iCs/>
          <w:color w:val="000000"/>
        </w:rPr>
      </w:pPr>
      <w:r>
        <w:rPr>
          <w:rFonts w:ascii="Arial" w:hAnsi="Arial"/>
          <w:color w:val="000000"/>
        </w:rPr>
        <w:t>На прошлой неделе на перемене несколько девочек прижали Маргариту к стене, одна из них схватила рюкзак Маргариты, вытащила оттуда ее обед и бросила рюкзак на пол. В ответ Маргарита толкнула одну из девочек, она упала и разодрала до крови коленку. Это был не единичный случай. Маргарита и раньше участвовала в подобных потасовках.</w:t>
      </w:r>
    </w:p>
    <w:p w14:paraId="0C0AE05B" w14:textId="210D9EA4" w:rsidR="00647D4F" w:rsidRPr="000B0A7D" w:rsidRDefault="00647D4F">
      <w:pPr>
        <w:spacing w:before="120"/>
        <w:rPr>
          <w:rFonts w:ascii="Arial" w:hAnsi="Arial" w:cs="Arial"/>
          <w:iCs/>
          <w:color w:val="000000"/>
        </w:rPr>
      </w:pPr>
      <w:r>
        <w:rPr>
          <w:rFonts w:ascii="Arial" w:hAnsi="Arial"/>
          <w:color w:val="000000"/>
        </w:rPr>
        <w:t>Родители пострадавшей девочки и других детей пожаловались директору в связи с этим происшествием и потребовали исключить Маргариту из школы</w:t>
      </w:r>
      <w:r w:rsidR="006D0753">
        <w:rPr>
          <w:rFonts w:ascii="Arial" w:hAnsi="Arial"/>
          <w:color w:val="000000"/>
        </w:rPr>
        <w:t xml:space="preserve"> на том основании</w:t>
      </w:r>
      <w:r>
        <w:rPr>
          <w:rFonts w:ascii="Arial" w:hAnsi="Arial"/>
          <w:color w:val="000000"/>
        </w:rPr>
        <w:t xml:space="preserve">, </w:t>
      </w:r>
      <w:r w:rsidR="006D0753">
        <w:rPr>
          <w:rFonts w:ascii="Arial" w:hAnsi="Arial"/>
          <w:color w:val="000000"/>
        </w:rPr>
        <w:t>что она представляет</w:t>
      </w:r>
      <w:r>
        <w:rPr>
          <w:rFonts w:ascii="Arial" w:hAnsi="Arial"/>
          <w:color w:val="000000"/>
        </w:rPr>
        <w:t xml:space="preserve"> опасность для других детей. </w:t>
      </w:r>
      <w:r w:rsidR="006D0753">
        <w:rPr>
          <w:rFonts w:ascii="Arial" w:hAnsi="Arial"/>
          <w:color w:val="000000"/>
        </w:rPr>
        <w:t>Они</w:t>
      </w:r>
      <w:r>
        <w:rPr>
          <w:rFonts w:ascii="Arial" w:hAnsi="Arial"/>
          <w:color w:val="000000"/>
        </w:rPr>
        <w:t xml:space="preserve"> пригрозили забрать своих детей из школы и испортить ей репутацию, если </w:t>
      </w:r>
      <w:r w:rsidR="006D0753">
        <w:rPr>
          <w:rFonts w:ascii="Arial" w:hAnsi="Arial"/>
          <w:color w:val="000000"/>
        </w:rPr>
        <w:t>директор</w:t>
      </w:r>
      <w:r>
        <w:rPr>
          <w:rFonts w:ascii="Arial" w:hAnsi="Arial"/>
          <w:color w:val="000000"/>
        </w:rPr>
        <w:t xml:space="preserve"> не выполнит их требование.</w:t>
      </w:r>
    </w:p>
    <w:p w14:paraId="184DC513" w14:textId="711BDAE5" w:rsidR="00647D4F" w:rsidRPr="000B0A7D" w:rsidRDefault="00647D4F">
      <w:pPr>
        <w:spacing w:before="120"/>
        <w:rPr>
          <w:rFonts w:ascii="Arial" w:hAnsi="Arial" w:cs="Arial"/>
          <w:iCs/>
          <w:color w:val="000000"/>
        </w:rPr>
      </w:pPr>
      <w:r>
        <w:rPr>
          <w:rFonts w:ascii="Arial" w:hAnsi="Arial"/>
          <w:color w:val="000000"/>
        </w:rPr>
        <w:t>Директор вызвал родителей Маргариты и сказал, что их дочь постоянно создает проблемы, что ситуация вышла из-под контроля, и что он должен принять меры, а также что обстановка в классе накалена, и прис</w:t>
      </w:r>
      <w:r w:rsidR="006D0753">
        <w:rPr>
          <w:rFonts w:ascii="Arial" w:hAnsi="Arial"/>
          <w:color w:val="000000"/>
        </w:rPr>
        <w:t>утствие Маргариты не только буде</w:t>
      </w:r>
      <w:r>
        <w:rPr>
          <w:rFonts w:ascii="Arial" w:hAnsi="Arial"/>
          <w:color w:val="000000"/>
        </w:rPr>
        <w:t>т вредно для нее</w:t>
      </w:r>
      <w:r w:rsidR="006D0753">
        <w:rPr>
          <w:rFonts w:ascii="Arial" w:hAnsi="Arial"/>
          <w:color w:val="000000"/>
        </w:rPr>
        <w:t xml:space="preserve"> самой</w:t>
      </w:r>
      <w:r>
        <w:rPr>
          <w:rFonts w:ascii="Arial" w:hAnsi="Arial"/>
          <w:color w:val="000000"/>
        </w:rPr>
        <w:t xml:space="preserve">, но и лишь усугубит </w:t>
      </w:r>
      <w:r w:rsidR="006D0753">
        <w:rPr>
          <w:rFonts w:ascii="Arial" w:hAnsi="Arial"/>
          <w:color w:val="000000"/>
        </w:rPr>
        <w:t>общую обстановку в школе</w:t>
      </w:r>
      <w:r>
        <w:rPr>
          <w:rFonts w:ascii="Arial" w:hAnsi="Arial"/>
          <w:color w:val="000000"/>
        </w:rPr>
        <w:t xml:space="preserve">. </w:t>
      </w:r>
    </w:p>
    <w:p w14:paraId="7A8E1E59" w14:textId="471A9837" w:rsidR="00647D4F" w:rsidRPr="000B0A7D" w:rsidRDefault="00647D4F">
      <w:pPr>
        <w:spacing w:before="120"/>
        <w:rPr>
          <w:rFonts w:ascii="Arial" w:hAnsi="Arial" w:cs="Arial"/>
          <w:iCs/>
          <w:color w:val="000000"/>
        </w:rPr>
      </w:pPr>
      <w:r>
        <w:rPr>
          <w:rFonts w:ascii="Arial" w:hAnsi="Arial"/>
          <w:color w:val="000000"/>
        </w:rPr>
        <w:t xml:space="preserve">Он предложил им перевести дочь в специализированную городскую школу, и поскольку он знаком с руководством этого </w:t>
      </w:r>
      <w:r w:rsidR="006D0753">
        <w:rPr>
          <w:rFonts w:ascii="Arial" w:hAnsi="Arial"/>
          <w:color w:val="000000"/>
        </w:rPr>
        <w:t xml:space="preserve">учреждения, пообещал помочь </w:t>
      </w:r>
      <w:r>
        <w:rPr>
          <w:rFonts w:ascii="Arial" w:hAnsi="Arial"/>
          <w:color w:val="000000"/>
        </w:rPr>
        <w:t xml:space="preserve">сохранить ее стипендию. Он сказал, что и другие дети с </w:t>
      </w:r>
      <w:ins w:id="6" w:author="Janina Arsenjeva" w:date="2015-09-29T16:57:00Z">
        <w:r w:rsidR="00971099">
          <w:rPr>
            <w:rFonts w:ascii="Arial" w:hAnsi="Arial"/>
            <w:color w:val="000000"/>
          </w:rPr>
          <w:t>инвалидностью</w:t>
        </w:r>
      </w:ins>
      <w:bookmarkStart w:id="7" w:name="_GoBack"/>
      <w:bookmarkEnd w:id="7"/>
      <w:del w:id="8" w:author="Janina Arsenjeva" w:date="2015-09-29T16:57:00Z">
        <w:r w:rsidDel="00971099">
          <w:rPr>
            <w:rFonts w:ascii="Arial" w:hAnsi="Arial"/>
            <w:color w:val="000000"/>
          </w:rPr>
          <w:delText>ограниченными возможностями</w:delText>
        </w:r>
      </w:del>
      <w:r>
        <w:rPr>
          <w:rFonts w:ascii="Arial" w:hAnsi="Arial"/>
          <w:color w:val="000000"/>
        </w:rPr>
        <w:t>, в том числе из племени кечуа, учатся в этой спецшколе, а также пояснил, что нет смысла пытаться определить Маргариту в какое-либо обычное учебное заведение, потому что на фоне только что случившегося ни один из директоров школ не примет ее.</w:t>
      </w:r>
    </w:p>
    <w:p w14:paraId="392F423B" w14:textId="77777777" w:rsidR="00647D4F" w:rsidRPr="000B0A7D" w:rsidRDefault="00647D4F">
      <w:pPr>
        <w:spacing w:before="120"/>
        <w:rPr>
          <w:rFonts w:ascii="Arial" w:hAnsi="Arial" w:cs="Arial"/>
          <w:iCs/>
          <w:color w:val="000000"/>
        </w:rPr>
      </w:pPr>
      <w:r>
        <w:rPr>
          <w:rFonts w:ascii="Arial" w:hAnsi="Arial"/>
          <w:color w:val="000000"/>
        </w:rPr>
        <w:t xml:space="preserve">Родители согласились с доводами директора и перевели Маргариту в спецшколу. </w:t>
      </w:r>
    </w:p>
    <w:p w14:paraId="650C9BB0" w14:textId="77777777" w:rsidR="00647D4F" w:rsidRPr="000B0A7D" w:rsidRDefault="00647D4F">
      <w:pPr>
        <w:spacing w:before="120"/>
        <w:rPr>
          <w:rFonts w:ascii="Arial" w:hAnsi="Arial" w:cs="Arial"/>
          <w:iCs/>
          <w:color w:val="000000"/>
        </w:rPr>
      </w:pPr>
      <w:r>
        <w:rPr>
          <w:rFonts w:ascii="Arial" w:hAnsi="Arial"/>
          <w:color w:val="000000"/>
        </w:rPr>
        <w:t xml:space="preserve">Несколько дней спустя один из родственников Маргариты обратился за консультацией в местную организацию инвалидов. </w:t>
      </w:r>
    </w:p>
    <w:p w14:paraId="2FBD8901" w14:textId="77777777" w:rsidR="00647D4F" w:rsidRPr="000B0A7D" w:rsidRDefault="00647D4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Что в этой ситуации вызывает озабоченность в контексте прав человека?</w:t>
      </w:r>
    </w:p>
    <w:p w14:paraId="153DAB94" w14:textId="62B522EC" w:rsidR="00647D4F" w:rsidRPr="000B0A7D" w:rsidRDefault="00647D4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lastRenderedPageBreak/>
        <w:t>В чем состоят основные обязательства для разрешения этой ситуации, то есть кто должен был что-то предпринять, и что</w:t>
      </w:r>
      <w:r w:rsidR="006D0753">
        <w:rPr>
          <w:rFonts w:ascii="Arial" w:hAnsi="Arial"/>
          <w:color w:val="000000"/>
        </w:rPr>
        <w:t xml:space="preserve"> конкретно</w:t>
      </w:r>
      <w:r>
        <w:rPr>
          <w:rFonts w:ascii="Arial" w:hAnsi="Arial"/>
          <w:color w:val="000000"/>
        </w:rPr>
        <w:t>?</w:t>
      </w:r>
    </w:p>
    <w:p w14:paraId="79EC19CA" w14:textId="77777777" w:rsidR="00647D4F" w:rsidRPr="000B0A7D" w:rsidRDefault="00647D4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 xml:space="preserve">Каковы возможные последствия принятого решения по переводу Маргариты в спецшколу? </w:t>
      </w:r>
    </w:p>
    <w:p w14:paraId="71A65018" w14:textId="6584A9E7" w:rsidR="00647D4F" w:rsidRPr="000B0A7D" w:rsidRDefault="00647D4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 xml:space="preserve">Какие меры могут быть приняты местной организацией </w:t>
      </w:r>
      <w:r w:rsidR="006D0753">
        <w:rPr>
          <w:rFonts w:ascii="Arial" w:hAnsi="Arial"/>
          <w:color w:val="000000"/>
        </w:rPr>
        <w:t xml:space="preserve">по данному конкретному делу </w:t>
      </w:r>
      <w:r>
        <w:rPr>
          <w:rFonts w:ascii="Arial" w:hAnsi="Arial"/>
          <w:color w:val="000000"/>
        </w:rPr>
        <w:t>и с целью предотвращения повторения подобных случаев?</w:t>
      </w:r>
    </w:p>
    <w:p w14:paraId="145B9059" w14:textId="77777777" w:rsidR="00647D4F" w:rsidRPr="000B0A7D" w:rsidRDefault="00647D4F">
      <w:pPr>
        <w:pStyle w:val="ListParagraph"/>
        <w:rPr>
          <w:rFonts w:ascii="Arial" w:hAnsi="Arial" w:cs="Arial"/>
          <w:color w:val="000000"/>
          <w:sz w:val="22"/>
          <w:szCs w:val="22"/>
        </w:rPr>
      </w:pPr>
    </w:p>
    <w:p w14:paraId="17BD61E7" w14:textId="77777777" w:rsidR="00647D4F" w:rsidRPr="000B0A7D" w:rsidRDefault="00647D4F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</w:rPr>
        <w:t xml:space="preserve"> </w:t>
      </w:r>
    </w:p>
    <w:p w14:paraId="57619DE7" w14:textId="77777777" w:rsidR="00647D4F" w:rsidRPr="000B0A7D" w:rsidRDefault="00647D4F" w:rsidP="00FF4362">
      <w:pPr>
        <w:rPr>
          <w:rFonts w:ascii="Arial" w:hAnsi="Arial" w:cs="Arial"/>
          <w:bCs/>
        </w:rPr>
      </w:pPr>
    </w:p>
    <w:sectPr w:rsidR="00647D4F" w:rsidRPr="000B0A7D" w:rsidSect="009816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77B82" w14:textId="77777777" w:rsidR="00C7429E" w:rsidRDefault="00C7429E">
      <w:r>
        <w:separator/>
      </w:r>
    </w:p>
  </w:endnote>
  <w:endnote w:type="continuationSeparator" w:id="0">
    <w:p w14:paraId="0ACDB1B9" w14:textId="77777777" w:rsidR="00C7429E" w:rsidRDefault="00C74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6032F" w14:textId="77777777" w:rsidR="008E2F5D" w:rsidRDefault="008E2F5D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54E3EF" w14:textId="77777777" w:rsidR="008E2F5D" w:rsidRDefault="008E2F5D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BBC98" w14:textId="77777777" w:rsidR="008E2F5D" w:rsidRPr="005526DF" w:rsidRDefault="008E2F5D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971099">
      <w:rPr>
        <w:rStyle w:val="PageNumber"/>
        <w:rFonts w:ascii="Arial" w:hAnsi="Arial" w:cs="Arial"/>
        <w:noProof/>
      </w:rPr>
      <w:t>3</w:t>
    </w:r>
    <w:r w:rsidRPr="005526DF">
      <w:rPr>
        <w:rStyle w:val="PageNumber"/>
        <w:rFonts w:ascii="Arial" w:hAnsi="Arial" w:cs="Arial"/>
      </w:rPr>
      <w:fldChar w:fldCharType="end"/>
    </w:r>
  </w:p>
  <w:p w14:paraId="651EB649" w14:textId="77777777" w:rsidR="008E2F5D" w:rsidRPr="00FF4362" w:rsidRDefault="008E2F5D" w:rsidP="00FA0848">
    <w:pPr>
      <w:pStyle w:val="Footer"/>
      <w:ind w:right="360"/>
      <w:rPr>
        <w:rFonts w:ascii="Arial" w:hAnsi="Arial" w:cs="Arial"/>
        <w:b/>
        <w:color w:val="4F81BD"/>
        <w:sz w:val="20"/>
        <w:szCs w:val="20"/>
      </w:rPr>
    </w:pPr>
    <w:r>
      <w:rPr>
        <w:rFonts w:ascii="Arial" w:hAnsi="Arial"/>
        <w:b/>
        <w:color w:val="4F81BD"/>
        <w:sz w:val="20"/>
      </w:rPr>
      <w:t>© 2012 Организация Объединенных Наций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DE635" w14:textId="77777777" w:rsidR="008E2F5D" w:rsidRDefault="008E2F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A562E" w14:textId="77777777" w:rsidR="00C7429E" w:rsidRDefault="00C7429E">
      <w:r>
        <w:separator/>
      </w:r>
    </w:p>
  </w:footnote>
  <w:footnote w:type="continuationSeparator" w:id="0">
    <w:p w14:paraId="05DE56A0" w14:textId="77777777" w:rsidR="00C7429E" w:rsidRDefault="00C74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EE67D4" w14:textId="77777777" w:rsidR="008E2F5D" w:rsidRDefault="008E2F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D9223" w14:textId="77777777" w:rsidR="008E2F5D" w:rsidRPr="00E0544F" w:rsidRDefault="008E2F5D" w:rsidP="00704326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/>
        <w:sz w:val="20"/>
      </w:rPr>
      <w:t>Модуль 2</w:t>
    </w:r>
    <w:r>
      <w:tab/>
    </w:r>
    <w:r>
      <w:rPr>
        <w:rFonts w:ascii="Arial" w:hAnsi="Arial"/>
        <w:sz w:val="20"/>
      </w:rPr>
      <w:t>Конвенция о правах инвалидов: учебный курс</w:t>
    </w:r>
    <w:r>
      <w:rPr>
        <w:rFonts w:ascii="Calibri" w:hAnsi="Calibri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16293" w14:textId="77777777" w:rsidR="008E2F5D" w:rsidRDefault="008E2F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81A"/>
    <w:multiLevelType w:val="hybridMultilevel"/>
    <w:tmpl w:val="C2F0F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F6D6E"/>
    <w:multiLevelType w:val="hybridMultilevel"/>
    <w:tmpl w:val="EAF086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C2C6C08"/>
    <w:multiLevelType w:val="hybridMultilevel"/>
    <w:tmpl w:val="D576D0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E1B1E5D"/>
    <w:multiLevelType w:val="hybridMultilevel"/>
    <w:tmpl w:val="19902A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2B1A9C"/>
    <w:multiLevelType w:val="hybridMultilevel"/>
    <w:tmpl w:val="C5F0250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EDE3DDF"/>
    <w:multiLevelType w:val="hybridMultilevel"/>
    <w:tmpl w:val="2886E7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FB03532"/>
    <w:multiLevelType w:val="hybridMultilevel"/>
    <w:tmpl w:val="183E85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E8F595"/>
    <w:multiLevelType w:val="hybridMultilevel"/>
    <w:tmpl w:val="7C06B59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7E321A77"/>
    <w:multiLevelType w:val="hybridMultilevel"/>
    <w:tmpl w:val="6C186B3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7"/>
  </w:num>
  <w:num w:numId="9">
    <w:abstractNumId w:val="8"/>
  </w:num>
  <w:num w:numId="10">
    <w:abstractNumId w:val="4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ina Arsenjeva">
    <w15:presenceInfo w15:providerId="Windows Live" w15:userId="7cf243e6a78fbf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BB"/>
    <w:rsid w:val="00022250"/>
    <w:rsid w:val="0002316C"/>
    <w:rsid w:val="00024964"/>
    <w:rsid w:val="0002527E"/>
    <w:rsid w:val="0004378D"/>
    <w:rsid w:val="00047B3A"/>
    <w:rsid w:val="00080842"/>
    <w:rsid w:val="00081EE2"/>
    <w:rsid w:val="00086549"/>
    <w:rsid w:val="00094713"/>
    <w:rsid w:val="000A0B75"/>
    <w:rsid w:val="000A23A0"/>
    <w:rsid w:val="000A346F"/>
    <w:rsid w:val="000A780F"/>
    <w:rsid w:val="000B0A7D"/>
    <w:rsid w:val="000B1483"/>
    <w:rsid w:val="000B2B3C"/>
    <w:rsid w:val="000C6506"/>
    <w:rsid w:val="000C6CCA"/>
    <w:rsid w:val="000D7432"/>
    <w:rsid w:val="000F15C0"/>
    <w:rsid w:val="00100DFE"/>
    <w:rsid w:val="00106050"/>
    <w:rsid w:val="0010663E"/>
    <w:rsid w:val="0011200B"/>
    <w:rsid w:val="00120883"/>
    <w:rsid w:val="00125B5D"/>
    <w:rsid w:val="00127CB0"/>
    <w:rsid w:val="00130DAD"/>
    <w:rsid w:val="00133CA1"/>
    <w:rsid w:val="0014409C"/>
    <w:rsid w:val="0016135F"/>
    <w:rsid w:val="00167963"/>
    <w:rsid w:val="001751C9"/>
    <w:rsid w:val="001811FE"/>
    <w:rsid w:val="0018795A"/>
    <w:rsid w:val="00193191"/>
    <w:rsid w:val="001A4124"/>
    <w:rsid w:val="001B5212"/>
    <w:rsid w:val="001B7CFB"/>
    <w:rsid w:val="001C4FF5"/>
    <w:rsid w:val="001D0F8F"/>
    <w:rsid w:val="001D747D"/>
    <w:rsid w:val="001E73C9"/>
    <w:rsid w:val="00206DED"/>
    <w:rsid w:val="002106EA"/>
    <w:rsid w:val="002320AB"/>
    <w:rsid w:val="00235CD0"/>
    <w:rsid w:val="00240BC0"/>
    <w:rsid w:val="00241835"/>
    <w:rsid w:val="00246C90"/>
    <w:rsid w:val="00255E26"/>
    <w:rsid w:val="00262699"/>
    <w:rsid w:val="00264897"/>
    <w:rsid w:val="002675BF"/>
    <w:rsid w:val="00271066"/>
    <w:rsid w:val="00272A84"/>
    <w:rsid w:val="002840BC"/>
    <w:rsid w:val="00287A03"/>
    <w:rsid w:val="002931BB"/>
    <w:rsid w:val="002A6377"/>
    <w:rsid w:val="002B0149"/>
    <w:rsid w:val="002B3196"/>
    <w:rsid w:val="002B717D"/>
    <w:rsid w:val="002C2991"/>
    <w:rsid w:val="002C7E30"/>
    <w:rsid w:val="002E042B"/>
    <w:rsid w:val="002E165F"/>
    <w:rsid w:val="002E6009"/>
    <w:rsid w:val="002F6C94"/>
    <w:rsid w:val="002F79AD"/>
    <w:rsid w:val="003003A4"/>
    <w:rsid w:val="003014F5"/>
    <w:rsid w:val="00302DAD"/>
    <w:rsid w:val="00317326"/>
    <w:rsid w:val="00320BC1"/>
    <w:rsid w:val="003348FB"/>
    <w:rsid w:val="0033601D"/>
    <w:rsid w:val="00336311"/>
    <w:rsid w:val="00344406"/>
    <w:rsid w:val="00347CF5"/>
    <w:rsid w:val="00355338"/>
    <w:rsid w:val="0035600C"/>
    <w:rsid w:val="00356C3D"/>
    <w:rsid w:val="0036253A"/>
    <w:rsid w:val="003640D1"/>
    <w:rsid w:val="00373776"/>
    <w:rsid w:val="003919F5"/>
    <w:rsid w:val="00394508"/>
    <w:rsid w:val="003A1DA1"/>
    <w:rsid w:val="003A257F"/>
    <w:rsid w:val="003A66DA"/>
    <w:rsid w:val="003B2611"/>
    <w:rsid w:val="003C5BA5"/>
    <w:rsid w:val="003C5D69"/>
    <w:rsid w:val="003C6810"/>
    <w:rsid w:val="003C79DD"/>
    <w:rsid w:val="003D0B7F"/>
    <w:rsid w:val="003D3D05"/>
    <w:rsid w:val="003D53F1"/>
    <w:rsid w:val="003D63F2"/>
    <w:rsid w:val="003D7054"/>
    <w:rsid w:val="003E39C8"/>
    <w:rsid w:val="003E482A"/>
    <w:rsid w:val="003F5FED"/>
    <w:rsid w:val="003F7A4B"/>
    <w:rsid w:val="003F7DAE"/>
    <w:rsid w:val="00401A56"/>
    <w:rsid w:val="00401CA6"/>
    <w:rsid w:val="00406A81"/>
    <w:rsid w:val="00411622"/>
    <w:rsid w:val="00413D74"/>
    <w:rsid w:val="004172A6"/>
    <w:rsid w:val="00425821"/>
    <w:rsid w:val="0044056C"/>
    <w:rsid w:val="00442016"/>
    <w:rsid w:val="00442510"/>
    <w:rsid w:val="004429A3"/>
    <w:rsid w:val="004434FA"/>
    <w:rsid w:val="00453143"/>
    <w:rsid w:val="0045411E"/>
    <w:rsid w:val="00467C83"/>
    <w:rsid w:val="004800D6"/>
    <w:rsid w:val="004809E2"/>
    <w:rsid w:val="004831FD"/>
    <w:rsid w:val="00497057"/>
    <w:rsid w:val="00497C8F"/>
    <w:rsid w:val="004A6F2B"/>
    <w:rsid w:val="004C4650"/>
    <w:rsid w:val="004C602F"/>
    <w:rsid w:val="004D1D7F"/>
    <w:rsid w:val="004D489F"/>
    <w:rsid w:val="004E2936"/>
    <w:rsid w:val="004E373B"/>
    <w:rsid w:val="004F006D"/>
    <w:rsid w:val="004F542D"/>
    <w:rsid w:val="005007D7"/>
    <w:rsid w:val="00504BD1"/>
    <w:rsid w:val="005148F4"/>
    <w:rsid w:val="005216CB"/>
    <w:rsid w:val="00522F0D"/>
    <w:rsid w:val="00531E04"/>
    <w:rsid w:val="00534E2B"/>
    <w:rsid w:val="0054056F"/>
    <w:rsid w:val="005526DF"/>
    <w:rsid w:val="005529C6"/>
    <w:rsid w:val="00554A04"/>
    <w:rsid w:val="00555CF7"/>
    <w:rsid w:val="0057291B"/>
    <w:rsid w:val="00580579"/>
    <w:rsid w:val="00584E77"/>
    <w:rsid w:val="005910DB"/>
    <w:rsid w:val="0059198E"/>
    <w:rsid w:val="00592A42"/>
    <w:rsid w:val="00592C90"/>
    <w:rsid w:val="005955B2"/>
    <w:rsid w:val="005A128C"/>
    <w:rsid w:val="005A36CF"/>
    <w:rsid w:val="005A42AE"/>
    <w:rsid w:val="005A7521"/>
    <w:rsid w:val="005C2832"/>
    <w:rsid w:val="005C2D50"/>
    <w:rsid w:val="005C332F"/>
    <w:rsid w:val="005C6BAA"/>
    <w:rsid w:val="005D0B1A"/>
    <w:rsid w:val="005D0F68"/>
    <w:rsid w:val="005D7FEB"/>
    <w:rsid w:val="005E445B"/>
    <w:rsid w:val="00605A5E"/>
    <w:rsid w:val="00623EA1"/>
    <w:rsid w:val="00642E23"/>
    <w:rsid w:val="006432C5"/>
    <w:rsid w:val="00646A99"/>
    <w:rsid w:val="00646F24"/>
    <w:rsid w:val="00647373"/>
    <w:rsid w:val="00647806"/>
    <w:rsid w:val="00647D4F"/>
    <w:rsid w:val="00654223"/>
    <w:rsid w:val="00667BFF"/>
    <w:rsid w:val="006734F5"/>
    <w:rsid w:val="00674EDF"/>
    <w:rsid w:val="0069180E"/>
    <w:rsid w:val="006929CF"/>
    <w:rsid w:val="006A5012"/>
    <w:rsid w:val="006A62ED"/>
    <w:rsid w:val="006C12FD"/>
    <w:rsid w:val="006C284E"/>
    <w:rsid w:val="006D0753"/>
    <w:rsid w:val="006D1CC6"/>
    <w:rsid w:val="006D6AA8"/>
    <w:rsid w:val="006D7AB7"/>
    <w:rsid w:val="006E46F0"/>
    <w:rsid w:val="006F5AEE"/>
    <w:rsid w:val="006F6166"/>
    <w:rsid w:val="00700658"/>
    <w:rsid w:val="007039CF"/>
    <w:rsid w:val="00704326"/>
    <w:rsid w:val="00704CCD"/>
    <w:rsid w:val="007059B8"/>
    <w:rsid w:val="007117C5"/>
    <w:rsid w:val="00713354"/>
    <w:rsid w:val="00714E6D"/>
    <w:rsid w:val="00726231"/>
    <w:rsid w:val="007448F1"/>
    <w:rsid w:val="00745A9E"/>
    <w:rsid w:val="007473BA"/>
    <w:rsid w:val="0075548F"/>
    <w:rsid w:val="007567B4"/>
    <w:rsid w:val="00771A78"/>
    <w:rsid w:val="007737D1"/>
    <w:rsid w:val="007764E1"/>
    <w:rsid w:val="00781A66"/>
    <w:rsid w:val="00783106"/>
    <w:rsid w:val="007B472D"/>
    <w:rsid w:val="007D020E"/>
    <w:rsid w:val="007D3D37"/>
    <w:rsid w:val="007E06A5"/>
    <w:rsid w:val="007E0E18"/>
    <w:rsid w:val="007E6059"/>
    <w:rsid w:val="007F05EE"/>
    <w:rsid w:val="007F1AD9"/>
    <w:rsid w:val="007F4CEF"/>
    <w:rsid w:val="00803651"/>
    <w:rsid w:val="008039AF"/>
    <w:rsid w:val="00805916"/>
    <w:rsid w:val="00822E0A"/>
    <w:rsid w:val="00837961"/>
    <w:rsid w:val="00841C65"/>
    <w:rsid w:val="00851AD7"/>
    <w:rsid w:val="00857E78"/>
    <w:rsid w:val="0086691A"/>
    <w:rsid w:val="0088150F"/>
    <w:rsid w:val="00883F0D"/>
    <w:rsid w:val="008844AC"/>
    <w:rsid w:val="008916BB"/>
    <w:rsid w:val="00895B6A"/>
    <w:rsid w:val="008A64B8"/>
    <w:rsid w:val="008A7C52"/>
    <w:rsid w:val="008B3648"/>
    <w:rsid w:val="008B7C96"/>
    <w:rsid w:val="008C2FF0"/>
    <w:rsid w:val="008C6CE1"/>
    <w:rsid w:val="008D0133"/>
    <w:rsid w:val="008D576C"/>
    <w:rsid w:val="008E2F5D"/>
    <w:rsid w:val="008E3AB1"/>
    <w:rsid w:val="008E3B6C"/>
    <w:rsid w:val="008E5CA4"/>
    <w:rsid w:val="008E6CE0"/>
    <w:rsid w:val="008F52B6"/>
    <w:rsid w:val="008F5462"/>
    <w:rsid w:val="00904F93"/>
    <w:rsid w:val="00905B19"/>
    <w:rsid w:val="00905FF5"/>
    <w:rsid w:val="00934FF9"/>
    <w:rsid w:val="009351FA"/>
    <w:rsid w:val="0093692E"/>
    <w:rsid w:val="00941F3A"/>
    <w:rsid w:val="00943FCA"/>
    <w:rsid w:val="00957CF4"/>
    <w:rsid w:val="009635C8"/>
    <w:rsid w:val="00971099"/>
    <w:rsid w:val="009710E2"/>
    <w:rsid w:val="009816E4"/>
    <w:rsid w:val="00981CB0"/>
    <w:rsid w:val="00991846"/>
    <w:rsid w:val="009B0017"/>
    <w:rsid w:val="009C3560"/>
    <w:rsid w:val="009C4239"/>
    <w:rsid w:val="009C4E47"/>
    <w:rsid w:val="009D1DBD"/>
    <w:rsid w:val="009E14E0"/>
    <w:rsid w:val="009E4D17"/>
    <w:rsid w:val="00A038FA"/>
    <w:rsid w:val="00A13AF6"/>
    <w:rsid w:val="00A16520"/>
    <w:rsid w:val="00A2229E"/>
    <w:rsid w:val="00A35182"/>
    <w:rsid w:val="00A35BE5"/>
    <w:rsid w:val="00A3680A"/>
    <w:rsid w:val="00A51B15"/>
    <w:rsid w:val="00A54448"/>
    <w:rsid w:val="00A56CC7"/>
    <w:rsid w:val="00A6337A"/>
    <w:rsid w:val="00A70E54"/>
    <w:rsid w:val="00A80A1D"/>
    <w:rsid w:val="00A80DFC"/>
    <w:rsid w:val="00A81F4C"/>
    <w:rsid w:val="00A835C3"/>
    <w:rsid w:val="00A9365A"/>
    <w:rsid w:val="00AA0EA0"/>
    <w:rsid w:val="00AA3C49"/>
    <w:rsid w:val="00AB7EDF"/>
    <w:rsid w:val="00AC0645"/>
    <w:rsid w:val="00AC109B"/>
    <w:rsid w:val="00AD3D67"/>
    <w:rsid w:val="00AE6618"/>
    <w:rsid w:val="00B03B76"/>
    <w:rsid w:val="00B2519E"/>
    <w:rsid w:val="00B30096"/>
    <w:rsid w:val="00B30BC8"/>
    <w:rsid w:val="00B3164F"/>
    <w:rsid w:val="00B31B9D"/>
    <w:rsid w:val="00B33173"/>
    <w:rsid w:val="00B335FB"/>
    <w:rsid w:val="00B371A7"/>
    <w:rsid w:val="00B50C5F"/>
    <w:rsid w:val="00B540C1"/>
    <w:rsid w:val="00B643B7"/>
    <w:rsid w:val="00B75AF3"/>
    <w:rsid w:val="00B77FDE"/>
    <w:rsid w:val="00B82C11"/>
    <w:rsid w:val="00B871FF"/>
    <w:rsid w:val="00B96A3A"/>
    <w:rsid w:val="00BA0993"/>
    <w:rsid w:val="00BA2624"/>
    <w:rsid w:val="00BA4130"/>
    <w:rsid w:val="00BA46FD"/>
    <w:rsid w:val="00BB4FEE"/>
    <w:rsid w:val="00BB54C3"/>
    <w:rsid w:val="00BC3727"/>
    <w:rsid w:val="00BC5821"/>
    <w:rsid w:val="00BD2E52"/>
    <w:rsid w:val="00BD58FB"/>
    <w:rsid w:val="00BD7051"/>
    <w:rsid w:val="00BE00BD"/>
    <w:rsid w:val="00BE087F"/>
    <w:rsid w:val="00BE2E54"/>
    <w:rsid w:val="00BF1F85"/>
    <w:rsid w:val="00BF3312"/>
    <w:rsid w:val="00BF350E"/>
    <w:rsid w:val="00C00200"/>
    <w:rsid w:val="00C21997"/>
    <w:rsid w:val="00C34434"/>
    <w:rsid w:val="00C35173"/>
    <w:rsid w:val="00C3677B"/>
    <w:rsid w:val="00C47CB1"/>
    <w:rsid w:val="00C50B4A"/>
    <w:rsid w:val="00C56DA3"/>
    <w:rsid w:val="00C575E5"/>
    <w:rsid w:val="00C606F3"/>
    <w:rsid w:val="00C7429E"/>
    <w:rsid w:val="00C82F70"/>
    <w:rsid w:val="00C843F0"/>
    <w:rsid w:val="00C94DB7"/>
    <w:rsid w:val="00C96806"/>
    <w:rsid w:val="00C96E8A"/>
    <w:rsid w:val="00C9799B"/>
    <w:rsid w:val="00CB1829"/>
    <w:rsid w:val="00CB2E71"/>
    <w:rsid w:val="00CB36B4"/>
    <w:rsid w:val="00CB4552"/>
    <w:rsid w:val="00CB5C41"/>
    <w:rsid w:val="00CC1343"/>
    <w:rsid w:val="00CC353E"/>
    <w:rsid w:val="00CC53B0"/>
    <w:rsid w:val="00CD4264"/>
    <w:rsid w:val="00CE1253"/>
    <w:rsid w:val="00CE3DAA"/>
    <w:rsid w:val="00CE45ED"/>
    <w:rsid w:val="00CE54B9"/>
    <w:rsid w:val="00CF1DE1"/>
    <w:rsid w:val="00CF7AD0"/>
    <w:rsid w:val="00D007FC"/>
    <w:rsid w:val="00D10B30"/>
    <w:rsid w:val="00D16E1F"/>
    <w:rsid w:val="00D3132D"/>
    <w:rsid w:val="00D314E4"/>
    <w:rsid w:val="00D35A55"/>
    <w:rsid w:val="00D372CD"/>
    <w:rsid w:val="00D557A8"/>
    <w:rsid w:val="00D6510B"/>
    <w:rsid w:val="00D651C7"/>
    <w:rsid w:val="00D760B7"/>
    <w:rsid w:val="00D80C4F"/>
    <w:rsid w:val="00D81667"/>
    <w:rsid w:val="00D87DB5"/>
    <w:rsid w:val="00D9705D"/>
    <w:rsid w:val="00D9795C"/>
    <w:rsid w:val="00DB22C9"/>
    <w:rsid w:val="00DC28DF"/>
    <w:rsid w:val="00DC2E80"/>
    <w:rsid w:val="00DC7CA9"/>
    <w:rsid w:val="00DD103E"/>
    <w:rsid w:val="00DD5063"/>
    <w:rsid w:val="00DE3B88"/>
    <w:rsid w:val="00DE4C9F"/>
    <w:rsid w:val="00DF39A9"/>
    <w:rsid w:val="00E03E5C"/>
    <w:rsid w:val="00E0544F"/>
    <w:rsid w:val="00E10545"/>
    <w:rsid w:val="00E12996"/>
    <w:rsid w:val="00E158DC"/>
    <w:rsid w:val="00E165C1"/>
    <w:rsid w:val="00E23509"/>
    <w:rsid w:val="00E25694"/>
    <w:rsid w:val="00E32729"/>
    <w:rsid w:val="00E33E72"/>
    <w:rsid w:val="00E534E4"/>
    <w:rsid w:val="00E55D93"/>
    <w:rsid w:val="00E577A7"/>
    <w:rsid w:val="00E652AC"/>
    <w:rsid w:val="00E675C3"/>
    <w:rsid w:val="00E70764"/>
    <w:rsid w:val="00E928F7"/>
    <w:rsid w:val="00EA4542"/>
    <w:rsid w:val="00EA7491"/>
    <w:rsid w:val="00EB1FEE"/>
    <w:rsid w:val="00EB36D8"/>
    <w:rsid w:val="00EC17B7"/>
    <w:rsid w:val="00ED0502"/>
    <w:rsid w:val="00ED16F3"/>
    <w:rsid w:val="00ED1D63"/>
    <w:rsid w:val="00EE0426"/>
    <w:rsid w:val="00EF3341"/>
    <w:rsid w:val="00F03B06"/>
    <w:rsid w:val="00F20A86"/>
    <w:rsid w:val="00F21CA0"/>
    <w:rsid w:val="00F327BB"/>
    <w:rsid w:val="00F416E9"/>
    <w:rsid w:val="00F42A27"/>
    <w:rsid w:val="00F44D70"/>
    <w:rsid w:val="00F65595"/>
    <w:rsid w:val="00F65971"/>
    <w:rsid w:val="00F67667"/>
    <w:rsid w:val="00F67CFE"/>
    <w:rsid w:val="00F73A7E"/>
    <w:rsid w:val="00F80523"/>
    <w:rsid w:val="00F83177"/>
    <w:rsid w:val="00F87890"/>
    <w:rsid w:val="00F9044A"/>
    <w:rsid w:val="00F97C60"/>
    <w:rsid w:val="00FA0848"/>
    <w:rsid w:val="00FA0902"/>
    <w:rsid w:val="00FA1907"/>
    <w:rsid w:val="00FA26C8"/>
    <w:rsid w:val="00FA2B5F"/>
    <w:rsid w:val="00FB1BC5"/>
    <w:rsid w:val="00FC12A9"/>
    <w:rsid w:val="00FD5840"/>
    <w:rsid w:val="00FD63A9"/>
    <w:rsid w:val="00FD7D16"/>
    <w:rsid w:val="00FF1883"/>
    <w:rsid w:val="00FF436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7A5099"/>
  <w15:docId w15:val="{3129ECF4-64E1-484E-999E-15FBCC72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ru-RU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eastAsia="SimSun" w:hAnsi="Cambria" w:cs="Times New Roman"/>
      <w:b/>
      <w:bCs/>
      <w:kern w:val="32"/>
      <w:sz w:val="32"/>
      <w:szCs w:val="32"/>
      <w:lang w:eastAsia="ru-RU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ru-RU" w:eastAsia="ru-RU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ru-RU" w:eastAsia="ru-RU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1">
    <w:name w:val="Light Shading Accent 1"/>
    <w:basedOn w:val="TableNormal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1">
    <w:name w:val="Light List Accent 1"/>
    <w:basedOn w:val="TableNormal"/>
    <w:uiPriority w:val="99"/>
    <w:rsid w:val="00E55D93"/>
    <w:rPr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TableList8">
    <w:name w:val="Table List 8"/>
    <w:basedOn w:val="TableNormal"/>
    <w:uiPriority w:val="99"/>
    <w:rsid w:val="00167963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LightList-Accent6">
    <w:name w:val="Light List Accent 6"/>
    <w:basedOn w:val="TableNormal"/>
    <w:uiPriority w:val="99"/>
    <w:rsid w:val="00167963"/>
    <w:rPr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80A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0A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0A1D"/>
    <w:rPr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A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A1D"/>
    <w:rPr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1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2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1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51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51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7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1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51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2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2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1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  <Order1 xmlns="b4e33e86-409b-44c1-8485-331954efb210" xsi:nil="true"/>
    <ARTitle xmlns="b4e33e86-409b-44c1-8485-331954efb210" xsi:nil="true"/>
    <RUTitle xmlns="b4e33e86-409b-44c1-8485-331954efb210" xsi:nil="true"/>
    <CHTitle xmlns="b4e33e86-409b-44c1-8485-331954efb210" xsi:nil="true"/>
    <FRTitle xmlns="b4e33e86-409b-44c1-8485-331954efb210" xsi:nil="true"/>
    <SPTitle xmlns="b4e33e86-409b-44c1-8485-331954efb2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3A45F6AB2A940B420808D23E0E2E1" ma:contentTypeVersion="5" ma:contentTypeDescription="Create a new document." ma:contentTypeScope="" ma:versionID="bf243446d932e80b6828655e90431d1a">
  <xsd:schema xmlns:xsd="http://www.w3.org/2001/XMLSchema" xmlns:p="http://schemas.microsoft.com/office/2006/metadata/properties" xmlns:ns1="http://schemas.microsoft.com/sharepoint/v3" xmlns:ns2="b4e33e86-409b-44c1-8485-331954efb210" targetNamespace="http://schemas.microsoft.com/office/2006/metadata/properties" ma:root="true" ma:fieldsID="61c193f2f41867737aa5fc5257dc7416" ns1:_="" ns2:_="">
    <xsd:import namespace="http://schemas.microsoft.com/sharepoint/v3"/>
    <xsd:import namespace="b4e33e86-409b-44c1-8485-331954efb210"/>
    <xsd:element name="properties">
      <xsd:complexType>
        <xsd:sequence>
          <xsd:element name="documentManagement">
            <xsd:complexType>
              <xsd:all>
                <xsd:element ref="ns2:FRTitle" minOccurs="0"/>
                <xsd:element ref="ns2:SPTitle" minOccurs="0"/>
                <xsd:element ref="ns2:ARTitle" minOccurs="0"/>
                <xsd:element ref="ns2:RUTitle" minOccurs="0"/>
                <xsd:element ref="ns2:CHTitle" minOccurs="0"/>
                <xsd:element ref="ns2:Order1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4e33e86-409b-44c1-8485-331954efb210" elementFormDefault="qualified">
    <xsd:import namespace="http://schemas.microsoft.com/office/2006/documentManagement/types"/>
    <xsd:element name="FRTitle" ma:index="2" nillable="true" ma:displayName="FRTitle" ma:internalName="FRTitle">
      <xsd:simpleType>
        <xsd:restriction base="dms:Text">
          <xsd:maxLength value="255"/>
        </xsd:restriction>
      </xsd:simpleType>
    </xsd:element>
    <xsd:element name="SPTitle" ma:index="3" nillable="true" ma:displayName="SPTitle" ma:internalName="SPTitle">
      <xsd:simpleType>
        <xsd:restriction base="dms:Text">
          <xsd:maxLength value="255"/>
        </xsd:restriction>
      </xsd:simpleType>
    </xsd:element>
    <xsd:element name="ARTitle" ma:index="4" nillable="true" ma:displayName="ARTitle" ma:internalName="ARTitle">
      <xsd:simpleType>
        <xsd:restriction base="dms:Text">
          <xsd:maxLength value="255"/>
        </xsd:restriction>
      </xsd:simpleType>
    </xsd:element>
    <xsd:element name="RUTitle" ma:index="5" nillable="true" ma:displayName="RUTitle" ma:internalName="RUTitle">
      <xsd:simpleType>
        <xsd:restriction base="dms:Text">
          <xsd:maxLength value="255"/>
        </xsd:restriction>
      </xsd:simpleType>
    </xsd:element>
    <xsd:element name="CHTitle" ma:index="6" nillable="true" ma:displayName="CHTitle" ma:internalName="CHTitle">
      <xsd:simpleType>
        <xsd:restriction base="dms:Text">
          <xsd:maxLength value="255"/>
        </xsd:restriction>
      </xsd:simpleType>
    </xsd:element>
    <xsd:element name="Order1" ma:index="7" nillable="true" ma:displayName="OrderNbr" ma:decimals="0" ma:internalName="Order1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5E04D8-8F01-4B26-B45B-7493890259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98010A-63BF-43A3-90B3-63DB52A71477}">
  <ds:schemaRefs>
    <ds:schemaRef ds:uri="http://schemas.microsoft.com/office/2006/metadata/properties"/>
    <ds:schemaRef ds:uri="http://schemas.microsoft.com/sharepoint/v3"/>
    <ds:schemaRef ds:uri="b4e33e86-409b-44c1-8485-331954efb210"/>
  </ds:schemaRefs>
</ds:datastoreItem>
</file>

<file path=customXml/itemProps3.xml><?xml version="1.0" encoding="utf-8"?>
<ds:datastoreItem xmlns:ds="http://schemas.openxmlformats.org/officeDocument/2006/customXml" ds:itemID="{13B528D5-F9A9-4E2C-BFE1-E7CA98370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e33e86-409b-44c1-8485-331954efb21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809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>OHCHR</Company>
  <LinksUpToDate>false</LinksUpToDate>
  <CharactersWithSpaces>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Liam Mahony</dc:creator>
  <cp:lastModifiedBy>Janina Arsenjeva</cp:lastModifiedBy>
  <cp:revision>2</cp:revision>
  <cp:lastPrinted>2010-05-12T16:49:00Z</cp:lastPrinted>
  <dcterms:created xsi:type="dcterms:W3CDTF">2015-09-29T14:58:00Z</dcterms:created>
  <dcterms:modified xsi:type="dcterms:W3CDTF">2015-09-29T14:58:00Z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0x0101000653A45F6AB2A940B420808D23E0E2E1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</Properties>
</file>